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97" w:rsidRDefault="00101497" w:rsidP="006E2EB3">
      <w:pPr>
        <w:spacing w:line="480" w:lineRule="auto"/>
      </w:pPr>
      <w:r>
        <w:t>Elisa Torres</w:t>
      </w:r>
    </w:p>
    <w:p w:rsidR="00101497" w:rsidRDefault="00101497" w:rsidP="006E2EB3">
      <w:pPr>
        <w:spacing w:line="480" w:lineRule="auto"/>
      </w:pPr>
      <w:r>
        <w:t>AP English</w:t>
      </w:r>
    </w:p>
    <w:p w:rsidR="00101497" w:rsidRDefault="00101497" w:rsidP="006E2EB3">
      <w:pPr>
        <w:spacing w:line="480" w:lineRule="auto"/>
      </w:pPr>
      <w:r>
        <w:t>Gender Essay</w:t>
      </w:r>
    </w:p>
    <w:p w:rsidR="00101497" w:rsidRDefault="00D34CB6" w:rsidP="006E2EB3">
      <w:pPr>
        <w:spacing w:line="480" w:lineRule="auto"/>
      </w:pPr>
      <w:r>
        <w:t xml:space="preserve">17 May </w:t>
      </w:r>
      <w:r w:rsidR="00101497">
        <w:t>2009</w:t>
      </w:r>
    </w:p>
    <w:p w:rsidR="00101497" w:rsidRDefault="00101497"/>
    <w:p w:rsidR="0028624D" w:rsidRDefault="00A120F1" w:rsidP="0028624D">
      <w:pPr>
        <w:jc w:val="center"/>
      </w:pPr>
      <w:r>
        <w:t>Gender R</w:t>
      </w:r>
      <w:r w:rsidR="0028624D">
        <w:t>oles</w:t>
      </w:r>
    </w:p>
    <w:p w:rsidR="0028624D" w:rsidRDefault="0028624D" w:rsidP="00CA69C9">
      <w:pPr>
        <w:jc w:val="center"/>
      </w:pPr>
    </w:p>
    <w:p w:rsidR="00101497" w:rsidRDefault="00101497" w:rsidP="00F111B7">
      <w:pPr>
        <w:spacing w:line="480" w:lineRule="auto"/>
        <w:contextualSpacing/>
      </w:pPr>
      <w:r>
        <w:tab/>
        <w:t>Fairytales are the classic way for young children to learn valuable lessons through entertainment. Disney movies are a part of almost any person’</w:t>
      </w:r>
      <w:r w:rsidR="001A0275">
        <w:t>s childhood, and m</w:t>
      </w:r>
      <w:r>
        <w:t xml:space="preserve">ost of these movies follow the same format, all involving a woman, a man, and some </w:t>
      </w:r>
      <w:r w:rsidR="000E2707">
        <w:t>type</w:t>
      </w:r>
      <w:r>
        <w:t xml:space="preserve"> of evil. In </w:t>
      </w:r>
      <w:r w:rsidRPr="00866709">
        <w:rPr>
          <w:i/>
        </w:rPr>
        <w:t>Snow White and the Seven Dwarfs</w:t>
      </w:r>
      <w:r w:rsidRPr="00866709">
        <w:t>’</w:t>
      </w:r>
      <w:r>
        <w:t xml:space="preserve"> case, there is a princess, </w:t>
      </w:r>
      <w:r w:rsidR="00680099">
        <w:t xml:space="preserve">a </w:t>
      </w:r>
      <w:r>
        <w:t xml:space="preserve">prince, and </w:t>
      </w:r>
      <w:r w:rsidR="001A0275">
        <w:t>a</w:t>
      </w:r>
      <w:r>
        <w:t xml:space="preserve"> </w:t>
      </w:r>
      <w:r w:rsidR="001A0275">
        <w:t>malicious</w:t>
      </w:r>
      <w:r>
        <w:t xml:space="preserve"> stepmother. </w:t>
      </w:r>
      <w:r w:rsidR="000E2707">
        <w:t xml:space="preserve">Kids and adults everywhere enjoy these movies because on the surface, they seem like whole-hearted family fun. But when closely analyzing </w:t>
      </w:r>
      <w:r w:rsidR="000E2707" w:rsidRPr="00866709">
        <w:rPr>
          <w:i/>
        </w:rPr>
        <w:t>Snow White</w:t>
      </w:r>
      <w:r w:rsidR="000E2707">
        <w:t xml:space="preserve"> and </w:t>
      </w:r>
      <w:r w:rsidR="00F22521">
        <w:t>m</w:t>
      </w:r>
      <w:r w:rsidR="000E2707">
        <w:t xml:space="preserve">any other Disney </w:t>
      </w:r>
      <w:r w:rsidR="00532A55">
        <w:t>movies</w:t>
      </w:r>
      <w:r w:rsidR="000E2707">
        <w:t xml:space="preserve">, </w:t>
      </w:r>
      <w:r w:rsidR="008E0A46">
        <w:t xml:space="preserve">a person might see that </w:t>
      </w:r>
      <w:r w:rsidR="000E2707">
        <w:t xml:space="preserve">there may be </w:t>
      </w:r>
      <w:r w:rsidR="006D585B">
        <w:t>an</w:t>
      </w:r>
      <w:r w:rsidR="000E2707">
        <w:t xml:space="preserve"> underlyi</w:t>
      </w:r>
      <w:r w:rsidR="008E0A46">
        <w:t xml:space="preserve">ng message </w:t>
      </w:r>
      <w:r w:rsidR="008953E9">
        <w:t>presented</w:t>
      </w:r>
      <w:r w:rsidR="008E0A46">
        <w:t xml:space="preserve"> to the viewers. </w:t>
      </w:r>
      <w:commentRangeStart w:id="0"/>
      <w:r w:rsidR="008E0A46">
        <w:t xml:space="preserve">In </w:t>
      </w:r>
      <w:r w:rsidR="008E0A46" w:rsidRPr="00866709">
        <w:rPr>
          <w:i/>
        </w:rPr>
        <w:t>Snow White</w:t>
      </w:r>
      <w:r w:rsidR="008E0A46">
        <w:t xml:space="preserve">, gender roles play a part in influencing society. </w:t>
      </w:r>
      <w:commentRangeEnd w:id="0"/>
      <w:r w:rsidR="00C6734C">
        <w:rPr>
          <w:rStyle w:val="CommentReference"/>
        </w:rPr>
        <w:commentReference w:id="0"/>
      </w:r>
    </w:p>
    <w:p w:rsidR="001A0275" w:rsidRDefault="00C84B3F" w:rsidP="00F111B7">
      <w:pPr>
        <w:spacing w:line="480" w:lineRule="auto"/>
        <w:contextualSpacing/>
      </w:pPr>
      <w:r>
        <w:tab/>
        <w:t xml:space="preserve">Snow White, the title character, is an innocent and somewhat naive princess. Although she is kind hearted and a fairly good person, she </w:t>
      </w:r>
      <w:r w:rsidR="00A8361D">
        <w:t xml:space="preserve">cannot escape the wrath of her evil step-mother, the queen. </w:t>
      </w:r>
      <w:r w:rsidR="00974A79">
        <w:t xml:space="preserve"> </w:t>
      </w:r>
      <w:r w:rsidR="00CA6441" w:rsidRPr="00CA6441">
        <w:rPr>
          <w:highlight w:val="yellow"/>
          <w:rPrChange w:id="1" w:author="Eric Torres" w:date="2009-05-17T16:53:00Z">
            <w:rPr/>
          </w:rPrChange>
        </w:rPr>
        <w:t>Once the queen decides Snow White is the enemy, Snow White becomes the helpless princess, trying to escape from the immoral queen.</w:t>
      </w:r>
      <w:r w:rsidR="00E45E89">
        <w:t xml:space="preserve"> </w:t>
      </w:r>
      <w:commentRangeStart w:id="2"/>
      <w:ins w:id="3" w:author="Eric Torres" w:date="2009-05-17T16:21:00Z">
        <w:r w:rsidR="00BB421D">
          <w:t xml:space="preserve"> </w:t>
        </w:r>
      </w:ins>
      <w:r w:rsidR="00BB421D" w:rsidRPr="00BB421D">
        <w:rPr>
          <w:highlight w:val="yellow"/>
        </w:rPr>
        <w:t>Throughou</w:t>
      </w:r>
      <w:r w:rsidR="00CA6441" w:rsidRPr="00CA6441">
        <w:rPr>
          <w:highlight w:val="yellow"/>
          <w:rPrChange w:id="4" w:author="Eric Torres" w:date="2009-05-17T16:24:00Z">
            <w:rPr/>
          </w:rPrChange>
        </w:rPr>
        <w:t>t</w:t>
      </w:r>
      <w:r w:rsidR="00BB421D">
        <w:t xml:space="preserve"> </w:t>
      </w:r>
      <w:r w:rsidR="00E45E89">
        <w:t>the movie</w:t>
      </w:r>
      <w:commentRangeEnd w:id="2"/>
      <w:r w:rsidR="00C6734C">
        <w:rPr>
          <w:rStyle w:val="CommentReference"/>
        </w:rPr>
        <w:commentReference w:id="2"/>
      </w:r>
      <w:r w:rsidR="00E45E89">
        <w:t>, Snow White falls into the traditional housekeeper role. Once she starts living with the seven dwarfs, she cleans and cooks for them</w:t>
      </w:r>
      <w:r w:rsidR="00A10121">
        <w:t xml:space="preserve"> (Maio)</w:t>
      </w:r>
      <w:r w:rsidR="00E45E89">
        <w:t xml:space="preserve">. </w:t>
      </w:r>
      <w:r w:rsidR="009D756B">
        <w:t xml:space="preserve">Snow White stays in the house all day, waiting for her prince to save her. She will do anything for the men in the house, the dwarfs, because they are giving her a place to stay safe from the wicked queen. </w:t>
      </w:r>
      <w:r w:rsidR="004866E2">
        <w:t>The female is essentially working for the man</w:t>
      </w:r>
      <w:r w:rsidR="00015F87">
        <w:t>, which is a typical stereotype</w:t>
      </w:r>
      <w:r w:rsidR="004866E2">
        <w:t xml:space="preserve">. </w:t>
      </w:r>
      <w:r w:rsidR="00E71C64">
        <w:t xml:space="preserve">Throughout the movie, Snow White is subservient to people </w:t>
      </w:r>
      <w:r w:rsidR="008F2C5E">
        <w:t>around her</w:t>
      </w:r>
      <w:r w:rsidR="00E71C64">
        <w:t xml:space="preserve">, and that does not teach </w:t>
      </w:r>
      <w:r w:rsidR="00EF1CBE">
        <w:t xml:space="preserve">an appropriate message. </w:t>
      </w:r>
    </w:p>
    <w:p w:rsidR="008F2C5E" w:rsidRDefault="008F2C5E" w:rsidP="00F111B7">
      <w:pPr>
        <w:spacing w:line="480" w:lineRule="auto"/>
        <w:contextualSpacing/>
      </w:pPr>
      <w:r>
        <w:lastRenderedPageBreak/>
        <w:tab/>
      </w:r>
      <w:r w:rsidR="00830CAA">
        <w:t xml:space="preserve"> In </w:t>
      </w:r>
      <w:r w:rsidR="00830CAA" w:rsidRPr="00866709">
        <w:rPr>
          <w:i/>
        </w:rPr>
        <w:t>Snow White and the Seven Dwarfs</w:t>
      </w:r>
      <w:r w:rsidR="00830CAA">
        <w:t xml:space="preserve">, the prince fits into the basic definition of a prince in most fairytales, charming and brave. </w:t>
      </w:r>
      <w:commentRangeStart w:id="5"/>
      <w:r w:rsidR="00B357BD">
        <w:t xml:space="preserve">Although the prince is not in the movie very much, his role is significant because </w:t>
      </w:r>
      <w:r w:rsidR="00D84CD4">
        <w:t xml:space="preserve">he ends up </w:t>
      </w:r>
      <w:r w:rsidR="00900DE8">
        <w:t>rescuing</w:t>
      </w:r>
      <w:r w:rsidR="00D84CD4">
        <w:t xml:space="preserve"> the princess</w:t>
      </w:r>
      <w:r w:rsidR="008C117F">
        <w:t xml:space="preserve">, </w:t>
      </w:r>
      <w:r w:rsidR="00CA6441" w:rsidRPr="00CA6441">
        <w:rPr>
          <w:highlight w:val="yellow"/>
          <w:rPrChange w:id="6" w:author="Eric Torres" w:date="2009-05-17T17:04:00Z">
            <w:rPr/>
          </w:rPrChange>
        </w:rPr>
        <w:t>and</w:t>
      </w:r>
      <w:r w:rsidR="00D84CD4">
        <w:t xml:space="preserve"> </w:t>
      </w:r>
      <w:r w:rsidR="008C117F">
        <w:t>t</w:t>
      </w:r>
      <w:r w:rsidR="00D84CD4">
        <w:t xml:space="preserve">he prince has a typical role by being the hero who saves the day. </w:t>
      </w:r>
      <w:commentRangeEnd w:id="5"/>
      <w:r w:rsidR="00C6734C">
        <w:rPr>
          <w:rStyle w:val="CommentReference"/>
        </w:rPr>
        <w:commentReference w:id="5"/>
      </w:r>
      <w:r w:rsidR="00CA6BED">
        <w:t xml:space="preserve">This perpetuates the fact that most Disney movies make the </w:t>
      </w:r>
      <w:r w:rsidR="00CA6441" w:rsidRPr="00CA6441">
        <w:rPr>
          <w:highlight w:val="yellow"/>
          <w:rPrChange w:id="7" w:author="Eric Torres" w:date="2009-05-17T16:22:00Z">
            <w:rPr/>
          </w:rPrChange>
        </w:rPr>
        <w:t>men noble heroes</w:t>
      </w:r>
      <w:r w:rsidR="00CA6BED">
        <w:t xml:space="preserve">. </w:t>
      </w:r>
      <w:commentRangeStart w:id="8"/>
      <w:r w:rsidR="009A3C1D">
        <w:t xml:space="preserve">Without the prince, Snow White will just wait for the day </w:t>
      </w:r>
      <w:r w:rsidR="008679EC">
        <w:t>her true love</w:t>
      </w:r>
      <w:r w:rsidR="009A3C1D">
        <w:t xml:space="preserve"> comes to save her. </w:t>
      </w:r>
      <w:commentRangeEnd w:id="8"/>
      <w:r w:rsidR="00C6734C">
        <w:rPr>
          <w:rStyle w:val="CommentReference"/>
        </w:rPr>
        <w:commentReference w:id="8"/>
      </w:r>
      <w:ins w:id="9" w:author="Eric Torres" w:date="2009-05-17T16:44:00Z">
        <w:r w:rsidR="000629C9">
          <w:t xml:space="preserve"> </w:t>
        </w:r>
      </w:ins>
      <w:r w:rsidR="00CA6441" w:rsidRPr="00CA6441">
        <w:rPr>
          <w:highlight w:val="yellow"/>
          <w:rPrChange w:id="10" w:author="Eric Torres" w:date="2009-05-17T16:46:00Z">
            <w:rPr/>
          </w:rPrChange>
        </w:rPr>
        <w:t>Although Snow White has the largest role in the movie, viewers cannot forget how most of her thoughts are centered on finding her true love, the prince.</w:t>
      </w:r>
      <w:r w:rsidR="000629C9">
        <w:t xml:space="preserve"> </w:t>
      </w:r>
      <w:r w:rsidR="009A3C1D">
        <w:t xml:space="preserve">She is not trying to work out </w:t>
      </w:r>
      <w:r w:rsidR="008679EC">
        <w:t xml:space="preserve">her own </w:t>
      </w:r>
      <w:r w:rsidR="003F0B7F">
        <w:t xml:space="preserve">problems </w:t>
      </w:r>
      <w:r w:rsidR="00CA6441" w:rsidRPr="00CA6441">
        <w:rPr>
          <w:highlight w:val="yellow"/>
          <w:rPrChange w:id="11" w:author="Eric Torres" w:date="2009-05-17T17:04:00Z">
            <w:rPr/>
          </w:rPrChange>
        </w:rPr>
        <w:t>but</w:t>
      </w:r>
      <w:r w:rsidR="009A3C1D">
        <w:t xml:space="preserve"> is just waiting for a man to swoop in and keep her </w:t>
      </w:r>
      <w:r w:rsidR="00B81936">
        <w:t>protected</w:t>
      </w:r>
      <w:r w:rsidR="009A3C1D">
        <w:t xml:space="preserve">. </w:t>
      </w:r>
      <w:r w:rsidR="00B81936">
        <w:t xml:space="preserve">Some people may argue that there is nothing wrong with relying somewhat on another person, but the way in which Snow White is almost helpless without her prince </w:t>
      </w:r>
      <w:r w:rsidR="00C82B29">
        <w:t>is a problem</w:t>
      </w:r>
      <w:r w:rsidR="008967E8">
        <w:t xml:space="preserve"> (Karlin)</w:t>
      </w:r>
      <w:r w:rsidR="00C82B29">
        <w:t xml:space="preserve">. The prince is </w:t>
      </w:r>
      <w:r w:rsidR="00CA69C9">
        <w:t>valiant and kind, which are obv</w:t>
      </w:r>
      <w:r w:rsidR="00CD037A">
        <w:t xml:space="preserve">iously good traits to have, but in the movie, the prince takes away from Snow White’s independence and leadership. </w:t>
      </w:r>
    </w:p>
    <w:p w:rsidR="00D8419D" w:rsidRDefault="00D8419D" w:rsidP="00F111B7">
      <w:pPr>
        <w:spacing w:line="480" w:lineRule="auto"/>
        <w:contextualSpacing/>
      </w:pPr>
      <w:r>
        <w:tab/>
      </w:r>
      <w:r w:rsidR="0073743E">
        <w:t xml:space="preserve">Another gender role in </w:t>
      </w:r>
      <w:r w:rsidR="00CA6441" w:rsidRPr="00CA6441">
        <w:rPr>
          <w:i/>
          <w:rPrChange w:id="12" w:author=" " w:date="2009-04-29T13:11:00Z">
            <w:rPr/>
          </w:rPrChange>
        </w:rPr>
        <w:t>Snow White</w:t>
      </w:r>
      <w:r w:rsidR="0073743E">
        <w:t xml:space="preserve"> is the adult, who is the stepmother and queen. </w:t>
      </w:r>
      <w:r w:rsidR="00260974">
        <w:t xml:space="preserve">She is </w:t>
      </w:r>
      <w:r w:rsidR="006A174F">
        <w:t xml:space="preserve">the </w:t>
      </w:r>
      <w:r w:rsidR="0073743E">
        <w:t>authority figure</w:t>
      </w:r>
      <w:r w:rsidR="005053F9">
        <w:t xml:space="preserve"> because she is able to manipulate and control Snow White. </w:t>
      </w:r>
      <w:r w:rsidR="006A174F">
        <w:t>The queen also has the role of the stepmother, who is usually portrayed as unkind and immoral</w:t>
      </w:r>
      <w:r w:rsidR="00D207D7">
        <w:t>.</w:t>
      </w:r>
      <w:r w:rsidR="00AA1DFF">
        <w:t xml:space="preserve"> </w:t>
      </w:r>
      <w:r w:rsidR="000A3562">
        <w:t xml:space="preserve">Her role is definitely a stereotype because it </w:t>
      </w:r>
      <w:r w:rsidR="00FF3D2D">
        <w:t>sends</w:t>
      </w:r>
      <w:r w:rsidR="000A3562">
        <w:t xml:space="preserve"> out the message that all stepmothers are horrible and </w:t>
      </w:r>
      <w:r w:rsidR="005C0E25">
        <w:t xml:space="preserve">always trying to </w:t>
      </w:r>
      <w:r w:rsidR="00075664">
        <w:t>ruin</w:t>
      </w:r>
      <w:r w:rsidR="005C0E25">
        <w:t xml:space="preserve"> someone else’</w:t>
      </w:r>
      <w:r w:rsidR="00667FEE">
        <w:t xml:space="preserve">s life. </w:t>
      </w:r>
      <w:r w:rsidR="00701F2A">
        <w:t xml:space="preserve">The queen is superficial, since she wants to be the </w:t>
      </w:r>
      <w:commentRangeStart w:id="13"/>
      <w:r w:rsidR="00701F2A">
        <w:t>“prettiest of them all,”</w:t>
      </w:r>
      <w:r w:rsidR="00803408">
        <w:t xml:space="preserve"> </w:t>
      </w:r>
      <w:commentRangeEnd w:id="13"/>
      <w:r w:rsidR="00C6734C">
        <w:rPr>
          <w:rStyle w:val="CommentReference"/>
        </w:rPr>
        <w:commentReference w:id="13"/>
      </w:r>
      <w:r w:rsidR="00803408">
        <w:t>and she will do anything to get rid of</w:t>
      </w:r>
      <w:r w:rsidR="00701F2A">
        <w:t xml:space="preserve"> Snow White. </w:t>
      </w:r>
      <w:r w:rsidR="00F305DB">
        <w:t xml:space="preserve">Her role is predictable </w:t>
      </w:r>
      <w:r w:rsidR="00FF3D2D">
        <w:t xml:space="preserve">and is </w:t>
      </w:r>
      <w:r w:rsidR="002B0B9F">
        <w:t>the</w:t>
      </w:r>
      <w:r w:rsidR="00CA1A36">
        <w:t xml:space="preserve"> strongest example of a stereotype </w:t>
      </w:r>
      <w:r w:rsidR="00FF3D2D">
        <w:t>in the movie.</w:t>
      </w:r>
      <w:r w:rsidR="002B0B9F">
        <w:t xml:space="preserve"> </w:t>
      </w:r>
    </w:p>
    <w:p w:rsidR="008E41A4" w:rsidRDefault="00E07892" w:rsidP="00F111B7">
      <w:pPr>
        <w:spacing w:line="480" w:lineRule="auto"/>
        <w:contextualSpacing/>
      </w:pPr>
      <w:r>
        <w:tab/>
        <w:t xml:space="preserve">Overall, the Disney film industry is giving young children the wrong message. </w:t>
      </w:r>
      <w:r w:rsidR="00126869" w:rsidRPr="00866709">
        <w:rPr>
          <w:i/>
        </w:rPr>
        <w:t>Snow White and the Seven Dwarfs</w:t>
      </w:r>
      <w:r w:rsidR="00126869">
        <w:t xml:space="preserve"> seems to influence girls</w:t>
      </w:r>
      <w:r w:rsidR="00091530">
        <w:t xml:space="preserve"> in particula</w:t>
      </w:r>
      <w:r w:rsidR="00A35205">
        <w:t xml:space="preserve">r because it shows </w:t>
      </w:r>
      <w:r w:rsidR="009F4ED2">
        <w:t>a woma</w:t>
      </w:r>
      <w:r w:rsidR="00A35205">
        <w:t>n</w:t>
      </w:r>
      <w:r w:rsidR="009F4ED2">
        <w:t xml:space="preserve"> who</w:t>
      </w:r>
      <w:r w:rsidR="00A35205">
        <w:t xml:space="preserve"> wait</w:t>
      </w:r>
      <w:r w:rsidR="00E90323">
        <w:t>s</w:t>
      </w:r>
      <w:r w:rsidR="00A35205">
        <w:t xml:space="preserve"> around for </w:t>
      </w:r>
      <w:r w:rsidR="00E90323">
        <w:t>her</w:t>
      </w:r>
      <w:r w:rsidR="00A35205">
        <w:t xml:space="preserve"> prince charming</w:t>
      </w:r>
      <w:r w:rsidR="00FF3D2D">
        <w:t>,</w:t>
      </w:r>
      <w:r w:rsidR="00A35205">
        <w:t xml:space="preserve"> and that is it okay to be </w:t>
      </w:r>
      <w:r w:rsidR="006B6B3F">
        <w:t xml:space="preserve">submissive to other people. Snow White is </w:t>
      </w:r>
      <w:r w:rsidR="00E90323">
        <w:t>sometimes shown as capable</w:t>
      </w:r>
      <w:r w:rsidR="006B6B3F">
        <w:t xml:space="preserve">, </w:t>
      </w:r>
      <w:r w:rsidR="00E90323">
        <w:t xml:space="preserve">so </w:t>
      </w:r>
      <w:r w:rsidR="006B6B3F">
        <w:t xml:space="preserve">it would be wrong </w:t>
      </w:r>
      <w:r w:rsidR="00E90323">
        <w:t>to say that children should</w:t>
      </w:r>
      <w:r w:rsidR="00F93828">
        <w:t xml:space="preserve"> not </w:t>
      </w:r>
      <w:r w:rsidR="00E90323">
        <w:lastRenderedPageBreak/>
        <w:t xml:space="preserve">watch the movie at all. </w:t>
      </w:r>
      <w:r w:rsidR="00120C3D">
        <w:t xml:space="preserve">It is also true that when </w:t>
      </w:r>
      <w:r w:rsidR="00120C3D" w:rsidRPr="00866709">
        <w:rPr>
          <w:i/>
        </w:rPr>
        <w:t>Snow White</w:t>
      </w:r>
      <w:r w:rsidR="00120C3D">
        <w:t xml:space="preserve"> came out, the roles of women were a lot different than they are </w:t>
      </w:r>
      <w:r w:rsidR="00F563D8">
        <w:t>today</w:t>
      </w:r>
      <w:r w:rsidR="00120C3D">
        <w:t>.</w:t>
      </w:r>
      <w:r w:rsidR="00B06FEE">
        <w:t xml:space="preserve"> Even so, a lot of children still watch Disney Movies, and </w:t>
      </w:r>
      <w:r w:rsidR="007600F7" w:rsidRPr="00866709">
        <w:rPr>
          <w:i/>
        </w:rPr>
        <w:t>Snow White and the Seven Dwarfs</w:t>
      </w:r>
      <w:r w:rsidR="0094469A" w:rsidRPr="00866709">
        <w:t xml:space="preserve"> </w:t>
      </w:r>
      <w:r w:rsidR="0094469A">
        <w:t xml:space="preserve">shows only stereotypical roles of men </w:t>
      </w:r>
      <w:r w:rsidR="00A327B9">
        <w:t>and</w:t>
      </w:r>
      <w:r w:rsidR="0094469A">
        <w:t xml:space="preserve"> women. </w:t>
      </w:r>
      <w:r w:rsidR="002C67DA">
        <w:t xml:space="preserve">In the movie, the stereotypes are that </w:t>
      </w:r>
      <w:r w:rsidR="0094469A">
        <w:t xml:space="preserve">the </w:t>
      </w:r>
      <w:r w:rsidR="006C4550">
        <w:t>woman cooks</w:t>
      </w:r>
      <w:r w:rsidR="0094469A">
        <w:t xml:space="preserve"> and cleans and the man saves the day. </w:t>
      </w:r>
      <w:r w:rsidR="00902BB2">
        <w:t>It is not to say that children should</w:t>
      </w:r>
      <w:r w:rsidR="009C4E9C">
        <w:t xml:space="preserve"> not</w:t>
      </w:r>
      <w:r w:rsidR="00902BB2">
        <w:t xml:space="preserve"> be allowed to watch and enjoy Disney movies such as </w:t>
      </w:r>
      <w:r w:rsidR="00902BB2" w:rsidRPr="00866709">
        <w:rPr>
          <w:i/>
        </w:rPr>
        <w:t>Snow White</w:t>
      </w:r>
      <w:r w:rsidR="00902BB2">
        <w:t xml:space="preserve">, but parents need to make sure that their children know the difference between </w:t>
      </w:r>
      <w:r w:rsidR="00CC7575">
        <w:t xml:space="preserve">a false story and reality. The movie industry in general has a lot to do with the gender roles that are created in our society. </w:t>
      </w:r>
      <w:r w:rsidR="00D742E2">
        <w:t xml:space="preserve">People will start to believe what movies tell them </w:t>
      </w:r>
      <w:r w:rsidR="00E339C4">
        <w:t xml:space="preserve">if the movies </w:t>
      </w:r>
      <w:r w:rsidR="00D742E2">
        <w:t xml:space="preserve">constantly send out </w:t>
      </w:r>
      <w:r w:rsidR="005B4C67">
        <w:t>messages about stereotypical roles in men and women.</w:t>
      </w: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974A79" w:rsidRDefault="00974A79" w:rsidP="00E47D80">
      <w:pPr>
        <w:spacing w:line="480" w:lineRule="auto"/>
        <w:contextualSpacing/>
        <w:jc w:val="center"/>
        <w:rPr>
          <w:ins w:id="14" w:author="Eric Torres" w:date="2009-05-17T16:48:00Z"/>
        </w:rPr>
      </w:pPr>
    </w:p>
    <w:p w:rsidR="00E47D80" w:rsidRDefault="00E47D80" w:rsidP="00E47D80">
      <w:pPr>
        <w:spacing w:line="480" w:lineRule="auto"/>
        <w:contextualSpacing/>
        <w:jc w:val="center"/>
      </w:pPr>
      <w:r>
        <w:lastRenderedPageBreak/>
        <w:t>Works Cited</w:t>
      </w:r>
    </w:p>
    <w:p w:rsidR="009D3BB9" w:rsidRPr="009D3BB9" w:rsidRDefault="009D3BB9" w:rsidP="009D3BB9">
      <w:pPr>
        <w:spacing w:line="480" w:lineRule="auto"/>
        <w:ind w:left="525" w:hanging="450"/>
        <w:rPr>
          <w:rFonts w:eastAsia="Times New Roman"/>
        </w:rPr>
      </w:pPr>
      <w:commentRangeStart w:id="15"/>
      <w:r>
        <w:t xml:space="preserve">Karlin, Sarah. "From Cinderella to Spider-Man." </w:t>
      </w:r>
      <w:r>
        <w:rPr>
          <w:u w:val="single"/>
        </w:rPr>
        <w:t>Campus Progress</w:t>
      </w:r>
      <w:r>
        <w:t xml:space="preserve">. 7 Apr. 2009. </w:t>
      </w:r>
      <w:r w:rsidRPr="009D3BB9">
        <w:t xml:space="preserve">19 Apr. 2009 </w:t>
      </w:r>
    </w:p>
    <w:p w:rsidR="009D3BB9" w:rsidRPr="009D3BB9" w:rsidRDefault="009D3BB9" w:rsidP="009D3BB9">
      <w:pPr>
        <w:spacing w:line="480" w:lineRule="auto"/>
        <w:rPr>
          <w:rFonts w:ascii="Arial" w:eastAsia="Times New Roman" w:hAnsi="Arial" w:cs="Arial"/>
        </w:rPr>
      </w:pPr>
      <w:r w:rsidRPr="009D3BB9">
        <w:t xml:space="preserve">         </w:t>
      </w:r>
      <w:r w:rsidR="00CA6441">
        <w:fldChar w:fldCharType="begin"/>
      </w:r>
      <w:ins w:id="16" w:author="Eric Torres" w:date="2009-05-17T17:08:00Z">
        <w:r w:rsidR="003C09B6">
          <w:instrText>HYPERLINK "http://www.diigo.com/05l5v"</w:instrText>
        </w:r>
      </w:ins>
      <w:del w:id="17" w:author="Eric Torres" w:date="2009-05-17T17:08:00Z">
        <w:r w:rsidR="00A7731A" w:rsidDel="003C09B6">
          <w:delInstrText>HYPERLINK "http://www.diigo.com/05l5v"</w:delInstrText>
        </w:r>
      </w:del>
      <w:r w:rsidR="00CA6441">
        <w:fldChar w:fldCharType="separate"/>
      </w:r>
      <w:r w:rsidR="008009E0" w:rsidRPr="00C74D27">
        <w:rPr>
          <w:rStyle w:val="Hyperlink"/>
        </w:rPr>
        <w:t>http://www.diigo.com/05l5v</w:t>
      </w:r>
      <w:r w:rsidR="00CA6441">
        <w:fldChar w:fldCharType="end"/>
      </w:r>
      <w:r w:rsidR="008009E0">
        <w:t>.</w:t>
      </w:r>
    </w:p>
    <w:commentRangeEnd w:id="15"/>
    <w:p w:rsidR="009D3BB9" w:rsidRPr="009D3BB9" w:rsidRDefault="00C6734C" w:rsidP="009D3BB9">
      <w:pPr>
        <w:spacing w:line="480" w:lineRule="auto"/>
        <w:ind w:left="525" w:hanging="450"/>
        <w:rPr>
          <w:rFonts w:ascii="Arial" w:eastAsia="Times New Roman" w:hAnsi="Arial" w:cs="Arial"/>
          <w:lang w:val="es-MX"/>
        </w:rPr>
      </w:pPr>
      <w:r>
        <w:rPr>
          <w:rStyle w:val="CommentReference"/>
        </w:rPr>
        <w:commentReference w:id="15"/>
      </w:r>
      <w:commentRangeStart w:id="18"/>
      <w:r w:rsidR="000D15A6">
        <w:rPr>
          <w:rFonts w:eastAsia="Times New Roman"/>
        </w:rPr>
        <w:t>Maio, Kathy</w:t>
      </w:r>
      <w:r w:rsidR="009D3BB9" w:rsidRPr="009D3BB9">
        <w:rPr>
          <w:rFonts w:eastAsia="Times New Roman"/>
        </w:rPr>
        <w:t>.</w:t>
      </w:r>
      <w:r w:rsidR="000D15A6">
        <w:rPr>
          <w:rFonts w:eastAsia="Times New Roman"/>
        </w:rPr>
        <w:t xml:space="preserve"> </w:t>
      </w:r>
      <w:r w:rsidR="009D3BB9" w:rsidRPr="009D3BB9">
        <w:rPr>
          <w:rFonts w:eastAsia="Times New Roman"/>
        </w:rPr>
        <w:t xml:space="preserve"> "Women, Race and Culture in Disney's movies." </w:t>
      </w:r>
      <w:r w:rsidR="009D3BB9" w:rsidRPr="009D3BB9">
        <w:rPr>
          <w:rFonts w:eastAsia="Times New Roman"/>
          <w:u w:val="single"/>
        </w:rPr>
        <w:t>Global Issues for Learners of English</w:t>
      </w:r>
      <w:r w:rsidR="009D3BB9" w:rsidRPr="009D3BB9">
        <w:rPr>
          <w:rFonts w:eastAsia="Times New Roman"/>
        </w:rPr>
        <w:t xml:space="preserve">. </w:t>
      </w:r>
      <w:r w:rsidR="009D3BB9" w:rsidRPr="009D3BB9">
        <w:rPr>
          <w:rFonts w:eastAsia="Times New Roman"/>
          <w:lang w:val="es-MX"/>
        </w:rPr>
        <w:t xml:space="preserve">1998. 19 Apr. 2009 </w:t>
      </w:r>
      <w:hyperlink r:id="rId7" w:history="1">
        <w:r w:rsidR="008009E0" w:rsidRPr="00C74D27">
          <w:rPr>
            <w:rStyle w:val="Hyperlink"/>
          </w:rPr>
          <w:t>http://www.diigo.com/05l63</w:t>
        </w:r>
      </w:hyperlink>
      <w:commentRangeEnd w:id="18"/>
      <w:r>
        <w:rPr>
          <w:rStyle w:val="CommentReference"/>
        </w:rPr>
        <w:commentReference w:id="18"/>
      </w:r>
    </w:p>
    <w:p w:rsidR="00E47D80" w:rsidRPr="009D3BB9" w:rsidRDefault="00E47D80" w:rsidP="00E47D80">
      <w:pPr>
        <w:spacing w:line="480" w:lineRule="auto"/>
        <w:contextualSpacing/>
        <w:jc w:val="center"/>
        <w:rPr>
          <w:lang w:val="es-MX"/>
        </w:rPr>
      </w:pPr>
    </w:p>
    <w:p w:rsidR="009D3BB9" w:rsidRPr="009D3BB9" w:rsidRDefault="009D3BB9">
      <w:pPr>
        <w:spacing w:line="480" w:lineRule="auto"/>
        <w:contextualSpacing/>
        <w:jc w:val="center"/>
        <w:rPr>
          <w:lang w:val="es-MX"/>
        </w:rPr>
      </w:pPr>
    </w:p>
    <w:sectPr w:rsidR="009D3BB9" w:rsidRPr="009D3BB9" w:rsidSect="00F56629">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4-29T13:07:00Z" w:initials="MSOffice">
    <w:p w:rsidR="00C6734C" w:rsidRDefault="00C6734C">
      <w:pPr>
        <w:pStyle w:val="CommentText"/>
      </w:pPr>
      <w:r>
        <w:rPr>
          <w:rStyle w:val="CommentReference"/>
        </w:rPr>
        <w:annotationRef/>
      </w:r>
      <w:r>
        <w:t>very nice job building to your thesis statement</w:t>
      </w:r>
    </w:p>
  </w:comment>
  <w:comment w:id="2" w:author=" " w:date="2009-04-29T13:08:00Z" w:initials="MSOffice">
    <w:p w:rsidR="00C6734C" w:rsidRDefault="00C6734C">
      <w:pPr>
        <w:pStyle w:val="CommentText"/>
      </w:pPr>
      <w:r>
        <w:rPr>
          <w:rStyle w:val="CommentReference"/>
        </w:rPr>
        <w:annotationRef/>
      </w:r>
      <w:r>
        <w:t>she exists elsewhere?</w:t>
      </w:r>
    </w:p>
  </w:comment>
  <w:comment w:id="5" w:author=" " w:date="2009-04-29T13:09:00Z" w:initials="MSOffice">
    <w:p w:rsidR="00C6734C" w:rsidRDefault="00C6734C">
      <w:pPr>
        <w:pStyle w:val="CommentText"/>
      </w:pPr>
      <w:r>
        <w:rPr>
          <w:rStyle w:val="CommentReference"/>
        </w:rPr>
        <w:annotationRef/>
      </w:r>
      <w:r>
        <w:t>1.1</w:t>
      </w:r>
    </w:p>
  </w:comment>
  <w:comment w:id="8" w:author=" " w:date="2009-04-29T13:10:00Z" w:initials="MSOffice">
    <w:p w:rsidR="00C6734C" w:rsidRDefault="00C6734C">
      <w:pPr>
        <w:pStyle w:val="CommentText"/>
      </w:pPr>
      <w:r>
        <w:rPr>
          <w:rStyle w:val="CommentReference"/>
        </w:rPr>
        <w:annotationRef/>
      </w:r>
      <w:r>
        <w:t>so true! she’d be cleaning up after those dwarves for the next 30 years</w:t>
      </w:r>
    </w:p>
  </w:comment>
  <w:comment w:id="13" w:author=" " w:date="2009-04-29T13:11:00Z" w:initials="MSOffice">
    <w:p w:rsidR="00C6734C" w:rsidRDefault="00C6734C">
      <w:pPr>
        <w:pStyle w:val="CommentText"/>
      </w:pPr>
      <w:r>
        <w:rPr>
          <w:rStyle w:val="CommentReference"/>
        </w:rPr>
        <w:annotationRef/>
      </w:r>
      <w:r>
        <w:t>also implies that this is all that women care about</w:t>
      </w:r>
    </w:p>
  </w:comment>
  <w:comment w:id="15" w:author=" " w:date="2009-04-29T13:05:00Z" w:initials="MSOffice">
    <w:p w:rsidR="00C6734C" w:rsidRDefault="00C6734C">
      <w:pPr>
        <w:pStyle w:val="CommentText"/>
      </w:pPr>
      <w:r>
        <w:rPr>
          <w:rStyle w:val="CommentReference"/>
        </w:rPr>
        <w:annotationRef/>
      </w:r>
      <w:r>
        <w:t>This was a very interesting source; thanks for including it.</w:t>
      </w:r>
    </w:p>
  </w:comment>
  <w:comment w:id="18" w:author=" " w:date="2009-04-29T13:06:00Z" w:initials="MSOffice">
    <w:p w:rsidR="00C6734C" w:rsidRDefault="00C6734C">
      <w:pPr>
        <w:pStyle w:val="CommentText"/>
      </w:pPr>
      <w:r>
        <w:rPr>
          <w:rStyle w:val="CommentReference"/>
        </w:rPr>
        <w:annotationRef/>
      </w:r>
      <w:r>
        <w:t xml:space="preserve">this one, too; I got stuck reading a lot of the site and finally had to get back to your essay </w:t>
      </w:r>
      <w:r>
        <w:sym w:font="Wingdings" w:char="F04A"/>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947" w:rsidRDefault="00D85947" w:rsidP="00B47D22">
      <w:r>
        <w:separator/>
      </w:r>
    </w:p>
  </w:endnote>
  <w:endnote w:type="continuationSeparator" w:id="1">
    <w:p w:rsidR="00D85947" w:rsidRDefault="00D85947" w:rsidP="00B47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947" w:rsidRDefault="00D85947" w:rsidP="00B47D22">
      <w:r>
        <w:separator/>
      </w:r>
    </w:p>
  </w:footnote>
  <w:footnote w:type="continuationSeparator" w:id="1">
    <w:p w:rsidR="00D85947" w:rsidRDefault="00D85947" w:rsidP="00B47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891397"/>
      <w:docPartObj>
        <w:docPartGallery w:val="Page Numbers (Top of Page)"/>
        <w:docPartUnique/>
      </w:docPartObj>
    </w:sdtPr>
    <w:sdtContent>
      <w:p w:rsidR="00F56629" w:rsidRDefault="00F56629">
        <w:pPr>
          <w:pStyle w:val="Header"/>
          <w:jc w:val="right"/>
        </w:pPr>
        <w:r>
          <w:t xml:space="preserve">Torres </w:t>
        </w:r>
        <w:fldSimple w:instr=" PAGE   \* MERGEFORMAT ">
          <w:r w:rsidR="00EE5DC1">
            <w:rPr>
              <w:noProof/>
            </w:rPr>
            <w:t>4</w:t>
          </w:r>
        </w:fldSimple>
      </w:p>
    </w:sdtContent>
  </w:sdt>
  <w:p w:rsidR="00F56629" w:rsidRDefault="00F566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01497"/>
    <w:rsid w:val="00006068"/>
    <w:rsid w:val="00015F87"/>
    <w:rsid w:val="00045CD4"/>
    <w:rsid w:val="000629C9"/>
    <w:rsid w:val="00075664"/>
    <w:rsid w:val="000879C1"/>
    <w:rsid w:val="00090A38"/>
    <w:rsid w:val="00091530"/>
    <w:rsid w:val="00097025"/>
    <w:rsid w:val="000A3562"/>
    <w:rsid w:val="000D15A6"/>
    <w:rsid w:val="000E2707"/>
    <w:rsid w:val="00101497"/>
    <w:rsid w:val="00120C3D"/>
    <w:rsid w:val="00126869"/>
    <w:rsid w:val="001730B6"/>
    <w:rsid w:val="00196B2E"/>
    <w:rsid w:val="001A0275"/>
    <w:rsid w:val="001B1D8C"/>
    <w:rsid w:val="001E3A4A"/>
    <w:rsid w:val="001E7021"/>
    <w:rsid w:val="00220EB4"/>
    <w:rsid w:val="00260974"/>
    <w:rsid w:val="002727B4"/>
    <w:rsid w:val="0028624D"/>
    <w:rsid w:val="002B0B9F"/>
    <w:rsid w:val="002C67DA"/>
    <w:rsid w:val="00304F54"/>
    <w:rsid w:val="00305FEF"/>
    <w:rsid w:val="0033171B"/>
    <w:rsid w:val="00334083"/>
    <w:rsid w:val="00345D86"/>
    <w:rsid w:val="0039336E"/>
    <w:rsid w:val="003C09B6"/>
    <w:rsid w:val="003D7089"/>
    <w:rsid w:val="003E69A9"/>
    <w:rsid w:val="003F0B7F"/>
    <w:rsid w:val="003F0CA4"/>
    <w:rsid w:val="00423FD7"/>
    <w:rsid w:val="0042523E"/>
    <w:rsid w:val="004273D3"/>
    <w:rsid w:val="004313B5"/>
    <w:rsid w:val="0046602B"/>
    <w:rsid w:val="004772CD"/>
    <w:rsid w:val="004866E2"/>
    <w:rsid w:val="004C08E8"/>
    <w:rsid w:val="004D3DDB"/>
    <w:rsid w:val="00500C8E"/>
    <w:rsid w:val="005053F9"/>
    <w:rsid w:val="00532A55"/>
    <w:rsid w:val="00545B78"/>
    <w:rsid w:val="005465B3"/>
    <w:rsid w:val="005B4C67"/>
    <w:rsid w:val="005C0E25"/>
    <w:rsid w:val="005D5E04"/>
    <w:rsid w:val="005F2577"/>
    <w:rsid w:val="0061169B"/>
    <w:rsid w:val="00622D40"/>
    <w:rsid w:val="0064727C"/>
    <w:rsid w:val="00667456"/>
    <w:rsid w:val="00667FEE"/>
    <w:rsid w:val="00673CDC"/>
    <w:rsid w:val="006740B0"/>
    <w:rsid w:val="00680099"/>
    <w:rsid w:val="006A174F"/>
    <w:rsid w:val="006A6E99"/>
    <w:rsid w:val="006B5CD6"/>
    <w:rsid w:val="006B6B3F"/>
    <w:rsid w:val="006C4550"/>
    <w:rsid w:val="006D585B"/>
    <w:rsid w:val="006E2EB3"/>
    <w:rsid w:val="00701F2A"/>
    <w:rsid w:val="0073743E"/>
    <w:rsid w:val="007600F7"/>
    <w:rsid w:val="00764498"/>
    <w:rsid w:val="007B54BA"/>
    <w:rsid w:val="007D1EFD"/>
    <w:rsid w:val="007F1CA6"/>
    <w:rsid w:val="008009E0"/>
    <w:rsid w:val="00802F1E"/>
    <w:rsid w:val="00803408"/>
    <w:rsid w:val="00830CAA"/>
    <w:rsid w:val="00866379"/>
    <w:rsid w:val="00866709"/>
    <w:rsid w:val="008679EC"/>
    <w:rsid w:val="00870187"/>
    <w:rsid w:val="008758FA"/>
    <w:rsid w:val="008953E9"/>
    <w:rsid w:val="008967E8"/>
    <w:rsid w:val="00896CD0"/>
    <w:rsid w:val="008C117F"/>
    <w:rsid w:val="008E0A46"/>
    <w:rsid w:val="008E41A4"/>
    <w:rsid w:val="008F2C5E"/>
    <w:rsid w:val="008F4424"/>
    <w:rsid w:val="00900DE8"/>
    <w:rsid w:val="00902BB2"/>
    <w:rsid w:val="00910B78"/>
    <w:rsid w:val="009261CF"/>
    <w:rsid w:val="00927746"/>
    <w:rsid w:val="0094469A"/>
    <w:rsid w:val="00962D05"/>
    <w:rsid w:val="00974A79"/>
    <w:rsid w:val="00987C4C"/>
    <w:rsid w:val="009A3C1D"/>
    <w:rsid w:val="009B7FEA"/>
    <w:rsid w:val="009C4E9C"/>
    <w:rsid w:val="009D3BB9"/>
    <w:rsid w:val="009D756B"/>
    <w:rsid w:val="009F4ED2"/>
    <w:rsid w:val="00A10121"/>
    <w:rsid w:val="00A11FE8"/>
    <w:rsid w:val="00A120F1"/>
    <w:rsid w:val="00A327B9"/>
    <w:rsid w:val="00A35205"/>
    <w:rsid w:val="00A70914"/>
    <w:rsid w:val="00A7731A"/>
    <w:rsid w:val="00A8361D"/>
    <w:rsid w:val="00A96E5A"/>
    <w:rsid w:val="00AA1DFF"/>
    <w:rsid w:val="00AE706B"/>
    <w:rsid w:val="00B06FEE"/>
    <w:rsid w:val="00B21630"/>
    <w:rsid w:val="00B2190A"/>
    <w:rsid w:val="00B357BD"/>
    <w:rsid w:val="00B36ABC"/>
    <w:rsid w:val="00B47D22"/>
    <w:rsid w:val="00B7129E"/>
    <w:rsid w:val="00B81936"/>
    <w:rsid w:val="00BB0B5F"/>
    <w:rsid w:val="00BB421D"/>
    <w:rsid w:val="00C2423F"/>
    <w:rsid w:val="00C2794E"/>
    <w:rsid w:val="00C5367F"/>
    <w:rsid w:val="00C6734C"/>
    <w:rsid w:val="00C719B9"/>
    <w:rsid w:val="00C82B29"/>
    <w:rsid w:val="00C84B3F"/>
    <w:rsid w:val="00CA1A36"/>
    <w:rsid w:val="00CA6441"/>
    <w:rsid w:val="00CA69C9"/>
    <w:rsid w:val="00CA6BED"/>
    <w:rsid w:val="00CC7575"/>
    <w:rsid w:val="00CD037A"/>
    <w:rsid w:val="00D207D7"/>
    <w:rsid w:val="00D255F1"/>
    <w:rsid w:val="00D31567"/>
    <w:rsid w:val="00D34CB6"/>
    <w:rsid w:val="00D404D9"/>
    <w:rsid w:val="00D430E8"/>
    <w:rsid w:val="00D44F1F"/>
    <w:rsid w:val="00D7004B"/>
    <w:rsid w:val="00D742E2"/>
    <w:rsid w:val="00D8419D"/>
    <w:rsid w:val="00D84CD4"/>
    <w:rsid w:val="00D850A5"/>
    <w:rsid w:val="00D85947"/>
    <w:rsid w:val="00DD7B5B"/>
    <w:rsid w:val="00DE29B1"/>
    <w:rsid w:val="00DE4481"/>
    <w:rsid w:val="00E042CD"/>
    <w:rsid w:val="00E07892"/>
    <w:rsid w:val="00E339C4"/>
    <w:rsid w:val="00E4334C"/>
    <w:rsid w:val="00E45E89"/>
    <w:rsid w:val="00E47D80"/>
    <w:rsid w:val="00E57A07"/>
    <w:rsid w:val="00E66F63"/>
    <w:rsid w:val="00E71B2B"/>
    <w:rsid w:val="00E71C64"/>
    <w:rsid w:val="00E90323"/>
    <w:rsid w:val="00E974E0"/>
    <w:rsid w:val="00EC2184"/>
    <w:rsid w:val="00ED0767"/>
    <w:rsid w:val="00EE5DC1"/>
    <w:rsid w:val="00EE7691"/>
    <w:rsid w:val="00EF110D"/>
    <w:rsid w:val="00EF1CBE"/>
    <w:rsid w:val="00F011F2"/>
    <w:rsid w:val="00F111B7"/>
    <w:rsid w:val="00F22521"/>
    <w:rsid w:val="00F305DB"/>
    <w:rsid w:val="00F352C5"/>
    <w:rsid w:val="00F4520F"/>
    <w:rsid w:val="00F563D8"/>
    <w:rsid w:val="00F56629"/>
    <w:rsid w:val="00F93828"/>
    <w:rsid w:val="00FF3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7D22"/>
    <w:pPr>
      <w:tabs>
        <w:tab w:val="center" w:pos="4680"/>
        <w:tab w:val="right" w:pos="9360"/>
      </w:tabs>
    </w:pPr>
  </w:style>
  <w:style w:type="character" w:customStyle="1" w:styleId="HeaderChar">
    <w:name w:val="Header Char"/>
    <w:basedOn w:val="DefaultParagraphFont"/>
    <w:link w:val="Header"/>
    <w:uiPriority w:val="99"/>
    <w:rsid w:val="00B47D22"/>
  </w:style>
  <w:style w:type="paragraph" w:styleId="Footer">
    <w:name w:val="footer"/>
    <w:basedOn w:val="Normal"/>
    <w:link w:val="FooterChar"/>
    <w:uiPriority w:val="99"/>
    <w:semiHidden/>
    <w:unhideWhenUsed/>
    <w:rsid w:val="00B47D22"/>
    <w:pPr>
      <w:tabs>
        <w:tab w:val="center" w:pos="4680"/>
        <w:tab w:val="right" w:pos="9360"/>
      </w:tabs>
    </w:pPr>
  </w:style>
  <w:style w:type="character" w:customStyle="1" w:styleId="FooterChar">
    <w:name w:val="Footer Char"/>
    <w:basedOn w:val="DefaultParagraphFont"/>
    <w:link w:val="Footer"/>
    <w:uiPriority w:val="99"/>
    <w:semiHidden/>
    <w:rsid w:val="00B47D22"/>
  </w:style>
  <w:style w:type="paragraph" w:styleId="BalloonText">
    <w:name w:val="Balloon Text"/>
    <w:basedOn w:val="Normal"/>
    <w:link w:val="BalloonTextChar"/>
    <w:uiPriority w:val="99"/>
    <w:semiHidden/>
    <w:unhideWhenUsed/>
    <w:rsid w:val="00B47D22"/>
    <w:rPr>
      <w:rFonts w:ascii="Tahoma" w:hAnsi="Tahoma" w:cs="Tahoma"/>
      <w:sz w:val="16"/>
      <w:szCs w:val="16"/>
    </w:rPr>
  </w:style>
  <w:style w:type="character" w:customStyle="1" w:styleId="BalloonTextChar">
    <w:name w:val="Balloon Text Char"/>
    <w:basedOn w:val="DefaultParagraphFont"/>
    <w:link w:val="BalloonText"/>
    <w:uiPriority w:val="99"/>
    <w:semiHidden/>
    <w:rsid w:val="00B47D22"/>
    <w:rPr>
      <w:rFonts w:ascii="Tahoma" w:hAnsi="Tahoma" w:cs="Tahoma"/>
      <w:sz w:val="16"/>
      <w:szCs w:val="16"/>
    </w:rPr>
  </w:style>
  <w:style w:type="paragraph" w:customStyle="1" w:styleId="citation">
    <w:name w:val="citation"/>
    <w:basedOn w:val="Normal"/>
    <w:rsid w:val="009D3BB9"/>
    <w:pPr>
      <w:spacing w:line="480" w:lineRule="atLeast"/>
      <w:ind w:left="525" w:hanging="450"/>
    </w:pPr>
    <w:rPr>
      <w:rFonts w:eastAsia="Times New Roman"/>
      <w:sz w:val="18"/>
      <w:szCs w:val="18"/>
    </w:rPr>
  </w:style>
  <w:style w:type="character" w:styleId="Hyperlink">
    <w:name w:val="Hyperlink"/>
    <w:basedOn w:val="DefaultParagraphFont"/>
    <w:uiPriority w:val="99"/>
    <w:unhideWhenUsed/>
    <w:rsid w:val="008009E0"/>
    <w:rPr>
      <w:color w:val="0000FF" w:themeColor="hyperlink"/>
      <w:u w:val="single"/>
    </w:rPr>
  </w:style>
  <w:style w:type="character" w:styleId="FollowedHyperlink">
    <w:name w:val="FollowedHyperlink"/>
    <w:basedOn w:val="DefaultParagraphFont"/>
    <w:uiPriority w:val="99"/>
    <w:semiHidden/>
    <w:unhideWhenUsed/>
    <w:rsid w:val="008009E0"/>
    <w:rPr>
      <w:color w:val="800080" w:themeColor="followedHyperlink"/>
      <w:u w:val="single"/>
    </w:rPr>
  </w:style>
  <w:style w:type="character" w:styleId="CommentReference">
    <w:name w:val="annotation reference"/>
    <w:basedOn w:val="DefaultParagraphFont"/>
    <w:uiPriority w:val="99"/>
    <w:semiHidden/>
    <w:unhideWhenUsed/>
    <w:rsid w:val="00C6734C"/>
    <w:rPr>
      <w:sz w:val="16"/>
      <w:szCs w:val="16"/>
    </w:rPr>
  </w:style>
  <w:style w:type="paragraph" w:styleId="CommentText">
    <w:name w:val="annotation text"/>
    <w:basedOn w:val="Normal"/>
    <w:link w:val="CommentTextChar"/>
    <w:uiPriority w:val="99"/>
    <w:semiHidden/>
    <w:unhideWhenUsed/>
    <w:rsid w:val="00C6734C"/>
    <w:rPr>
      <w:sz w:val="20"/>
      <w:szCs w:val="20"/>
    </w:rPr>
  </w:style>
  <w:style w:type="character" w:customStyle="1" w:styleId="CommentTextChar">
    <w:name w:val="Comment Text Char"/>
    <w:basedOn w:val="DefaultParagraphFont"/>
    <w:link w:val="CommentText"/>
    <w:uiPriority w:val="99"/>
    <w:semiHidden/>
    <w:rsid w:val="00C6734C"/>
    <w:rPr>
      <w:sz w:val="20"/>
      <w:szCs w:val="20"/>
    </w:rPr>
  </w:style>
  <w:style w:type="paragraph" w:styleId="CommentSubject">
    <w:name w:val="annotation subject"/>
    <w:basedOn w:val="CommentText"/>
    <w:next w:val="CommentText"/>
    <w:link w:val="CommentSubjectChar"/>
    <w:uiPriority w:val="99"/>
    <w:semiHidden/>
    <w:unhideWhenUsed/>
    <w:rsid w:val="00C6734C"/>
    <w:rPr>
      <w:b/>
      <w:bCs/>
    </w:rPr>
  </w:style>
  <w:style w:type="character" w:customStyle="1" w:styleId="CommentSubjectChar">
    <w:name w:val="Comment Subject Char"/>
    <w:basedOn w:val="CommentTextChar"/>
    <w:link w:val="CommentSubject"/>
    <w:uiPriority w:val="99"/>
    <w:semiHidden/>
    <w:rsid w:val="00C6734C"/>
    <w:rPr>
      <w:b/>
      <w:bCs/>
    </w:rPr>
  </w:style>
</w:styles>
</file>

<file path=word/webSettings.xml><?xml version="1.0" encoding="utf-8"?>
<w:webSettings xmlns:r="http://schemas.openxmlformats.org/officeDocument/2006/relationships" xmlns:w="http://schemas.openxmlformats.org/wordprocessingml/2006/main">
  <w:divs>
    <w:div w:id="1370111156">
      <w:bodyDiv w:val="1"/>
      <w:marLeft w:val="75"/>
      <w:marRight w:val="75"/>
      <w:marTop w:val="75"/>
      <w:marBottom w:val="75"/>
      <w:divBdr>
        <w:top w:val="none" w:sz="0" w:space="0" w:color="auto"/>
        <w:left w:val="none" w:sz="0" w:space="0" w:color="auto"/>
        <w:bottom w:val="none" w:sz="0" w:space="0" w:color="auto"/>
        <w:right w:val="none" w:sz="0" w:space="0" w:color="auto"/>
      </w:divBdr>
      <w:divsChild>
        <w:div w:id="1750347364">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iigo.com/05l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dcterms:created xsi:type="dcterms:W3CDTF">2009-05-31T21:49:00Z</dcterms:created>
  <dcterms:modified xsi:type="dcterms:W3CDTF">2009-05-31T21:49:00Z</dcterms:modified>
</cp:coreProperties>
</file>